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F8" w:rsidRDefault="00ED23F8" w:rsidP="00ED23F8">
      <w:pPr>
        <w:pStyle w:val="Heading3"/>
      </w:pPr>
      <w:bookmarkStart w:id="0" w:name="_Toc256001071"/>
      <w:r>
        <w:rPr>
          <w:noProof/>
        </w:rPr>
        <w:t>Пчелни продукти</w:t>
      </w:r>
      <w:bookmarkEnd w:id="0"/>
    </w:p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4"/>
      </w:pPr>
      <w:bookmarkStart w:id="1" w:name="_Toc256001153"/>
      <w:r>
        <w:rPr>
          <w:noProof/>
        </w:rPr>
        <w:t>COOPAPI(55(1)(e)) -  - сътрудничество със специализирани органи за изпълнението на изследователски програми в областта на пчеларството и пчелните продукти</w:t>
      </w:r>
      <w:bookmarkEnd w:id="1"/>
    </w:p>
    <w:p w:rsidR="00ED23F8" w:rsidRDefault="00ED23F8" w:rsidP="00ED23F8">
      <w:pPr>
        <w:pStyle w:val="Heading5"/>
      </w:pPr>
      <w:bookmarkStart w:id="2" w:name="_Toc256001154"/>
      <w:r>
        <w:rPr>
          <w:noProof/>
        </w:rPr>
        <w:t>I.Е.8 - Сътрудничество със специализирани органи за изпълнението на изследователски програми в областта на пчеларството и пчелните продукти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I.Е.8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Сътрудничество със специализирани органи за изпълнението на изследователски програми в областта на пчеларството и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COOPAPI(55(1)(e)) - сътрудничество със специализирани органи за изпълнението на изследователски програми в областта на пчеларството и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O.37. Брой на действията или единиците за запазване или подобряване на пчеларството</w:t>
            </w:r>
          </w:p>
        </w:tc>
      </w:tr>
    </w:tbl>
    <w:p w:rsidR="00ED23F8" w:rsidRDefault="00ED23F8" w:rsidP="00ED23F8">
      <w:pPr>
        <w:pStyle w:val="Heading6"/>
        <w:rPr>
          <w:b w:val="0"/>
          <w:color w:val="000000"/>
          <w:sz w:val="24"/>
        </w:rPr>
      </w:pPr>
      <w:bookmarkStart w:id="3" w:name="_Toc256001155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3"/>
    </w:p>
    <w:p w:rsidR="00ED23F8" w:rsidRDefault="00ED23F8" w:rsidP="00ED23F8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ED23F8" w:rsidRDefault="00ED23F8" w:rsidP="00ED23F8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се прилага на територията на цялата страна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" w:name="_Toc256001156"/>
      <w:r>
        <w:rPr>
          <w:b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4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СЕКТОРНА ЦЕЛ ПО ОСП Код + Описание 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SO2 Подобряване на ориентацията на пазара и увеличаване на конкурентоспособността на стопанствата в краткосрочен и дългосрочен план, включително по-голям фокус върху научноизследователската дейност, технологиите и цифровизацията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5" w:name="_Toc256001157"/>
      <w:r>
        <w:rPr>
          <w:b w:val="0"/>
          <w:noProof/>
          <w:color w:val="000000"/>
          <w:sz w:val="24"/>
        </w:rPr>
        <w:t>3 Потребности, обхванати от интервенцията</w:t>
      </w:r>
      <w:bookmarkEnd w:id="5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П.2.7.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Гарантиране на по-добри условия за устойчиво развитие на сектор пчеларство и повишаване на доходи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" w:name="_Toc256001158"/>
      <w:r>
        <w:rPr>
          <w:b w:val="0"/>
          <w:noProof/>
          <w:color w:val="000000"/>
          <w:sz w:val="24"/>
        </w:rPr>
        <w:t>4 Показател(и) за резултатите</w:t>
      </w:r>
      <w:bookmarkEnd w:id="6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" w:name="_Toc256001159"/>
      <w:r>
        <w:rPr>
          <w:b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Едни от основните причини за нарушаване на здравословното състояние на пчелните семейства са промяната в климата (студена зима, къса и нетипична пролет, сухо и горещо лято), намаляващите площи с медоносна растителност и монокултурно земеделие, в т.ч. липсата на разнообразен прашец и употребата на пестициди при провеждане на растителнозащитните мероприятия. Всички тези </w:t>
            </w:r>
            <w:r>
              <w:rPr>
                <w:noProof/>
              </w:rPr>
              <w:lastRenderedPageBreak/>
              <w:t>неблагоприятни фактори водят до отслабване на имунната система на пчелите и отключват различни болести, а оттам до ниски добиви, недобри икономически резултати и намалена конкурентоспособност.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Налице е силно изоставане на процеса на въвеждане на иновационните и технологични средства за ефективно функциониране на стопанствата в сектор пчеларство.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Интервенцията има за цел да стимулира сътрудничеството между пчеларите, национално и регионално представителни браншови организации и специализирани органи за прилагане на изследователски програми в пчеларството, внедряване на иновации и нови технологии в отглеждането, селекцията и организацията на пазара на меда и пчелните продукти, стимулиране на дигитализацията и повишаване на конкурентоспособността на производителите.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Подкрепата се предоставя за сформиране и функциониране на сътрудничество за прилагане на изследователски програми в областта на пчеларството и пчелните продукти.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Очакваният ефект от прилагане на интервенцията е да се допринесе в най-голяма степен за засилване и укрепване на връзките между пчеларите, национално и регионално представителни браншови организации и специализираните органи за изследователска дейност чрез прилагането на проекти с потенциал за развитие на сектора.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Допустими бенефициери: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1.</w:t>
            </w:r>
            <w:ins w:id="8" w:author="Siyka Peeva" w:date="2025-08-28T09:49:00Z">
              <w:r w:rsidR="00DD47C2">
                <w:rPr>
                  <w:noProof/>
                  <w:lang w:val="bg-BG"/>
                </w:rPr>
                <w:t xml:space="preserve"> </w:t>
              </w:r>
            </w:ins>
            <w:r>
              <w:rPr>
                <w:noProof/>
              </w:rPr>
              <w:t>Дружества/обединения, създадени по реда на Закона за задълженията и договорите (ЗЗД), при които бенефициер по интервенцията е водещия партньор.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дейности: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•  Изпълнение на изследователски проекти, създаващи добавена стойност в областта на пчеларството;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Условия за допустимост: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DD47C2" w:rsidP="007F1FD3">
            <w:pPr>
              <w:numPr>
                <w:ilvl w:val="0"/>
                <w:numId w:val="18"/>
              </w:numPr>
              <w:spacing w:before="40" w:after="40"/>
              <w:ind w:hanging="280"/>
            </w:pPr>
            <w:ins w:id="9" w:author="Siyka Peeva" w:date="2025-08-28T09:49:00Z">
              <w:r>
                <w:rPr>
                  <w:noProof/>
                  <w:lang w:val="bg-BG"/>
                </w:rPr>
                <w:t xml:space="preserve">Допустими кандидати по т.1-6: </w:t>
              </w:r>
            </w:ins>
            <w:r w:rsidR="00ED23F8">
              <w:rPr>
                <w:noProof/>
              </w:rPr>
              <w:t>Дружества/обединения, създадени по реда на Закона за задълженията и договорите, включващи земеделски стопани - пчелари, членове на поне едно пчеларско сдружение, представител/и на науката (специализирани органи за изследователска дейност). Дружества/обединения се сформират за изпълнение на конкретен проект за конкретен период на действие и от значение за сектора.Обединенията могат да включват като участници: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а) Регистрирани земеделски стопани, пчелари в т.ч. признати групи или организации на производители в сектор мед и пчелни продукти;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б)  Научни институти или </w:t>
            </w:r>
            <w:del w:id="10" w:author="Siyka Peeva" w:date="2025-09-01T13:52:00Z">
              <w:r w:rsidDel="00EB28AF">
                <w:rPr>
                  <w:noProof/>
                </w:rPr>
                <w:delText xml:space="preserve">опитни </w:delText>
              </w:r>
            </w:del>
            <w:ins w:id="11" w:author="Siyka Peeva" w:date="2025-09-01T13:52:00Z">
              <w:r w:rsidR="00EB28AF">
                <w:rPr>
                  <w:noProof/>
                  <w:lang w:val="bg-BG"/>
                </w:rPr>
                <w:t>научни центрове</w:t>
              </w:r>
            </w:ins>
            <w:del w:id="12" w:author="Siyka Peeva" w:date="2025-09-01T13:53:00Z">
              <w:r w:rsidDel="00EB28AF">
                <w:rPr>
                  <w:noProof/>
                </w:rPr>
                <w:delText>станции</w:delText>
              </w:r>
            </w:del>
            <w:r>
              <w:rPr>
                <w:noProof/>
              </w:rPr>
              <w:t>, които извършват научни изследвания и научно обслужване в областта на пчеларството, селското стопанство или биотехнологиите или хранителните технологии, които са организации по Закона за Селскостопанската академия или Закона за Българската академия на науките, както и специализирани държавни структури в областта на науката и научните изследвания;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в) Висши училища, акредитирани по Закона за висшето образование;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г) Неправителствени организации </w:t>
            </w:r>
            <w:ins w:id="13" w:author="Siyka Peeva" w:date="2025-08-28T09:08:00Z">
              <w:r w:rsidR="00366A79">
                <w:rPr>
                  <w:noProof/>
                  <w:lang w:val="bg-BG"/>
                </w:rPr>
                <w:t xml:space="preserve">(НПО) </w:t>
              </w:r>
            </w:ins>
            <w:r>
              <w:rPr>
                <w:noProof/>
              </w:rPr>
              <w:t>с предмет на дейност в областта на пчеларството, включително за производството на ветеринарномедицински продукти или в областта на опазване на околната среда или водите или дигиталните технологии;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д) МСП в областта на преработката на пчелен мед и пчелни продукти;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е) Консултантски организации с предмет на консултантската дейност в областта на селското стопанство или храните в т.ч. НССЗ.</w:t>
            </w:r>
          </w:p>
          <w:p w:rsidR="00ED23F8" w:rsidRPr="001C7D99" w:rsidRDefault="002A43B9" w:rsidP="00CD3319">
            <w:pPr>
              <w:spacing w:before="40" w:after="40"/>
              <w:jc w:val="both"/>
            </w:pPr>
            <w:ins w:id="14" w:author="Siyka Peeva" w:date="2025-08-28T09:03:00Z">
              <w:r>
                <w:rPr>
                  <w:lang w:val="bg-BG"/>
                </w:rPr>
                <w:t>2.</w:t>
              </w:r>
            </w:ins>
            <w:ins w:id="15" w:author="Siyka Peeva" w:date="2025-08-28T09:50:00Z">
              <w:r w:rsidR="00DD47C2">
                <w:rPr>
                  <w:lang w:val="bg-BG"/>
                </w:rPr>
                <w:t xml:space="preserve"> </w:t>
              </w:r>
            </w:ins>
            <w:ins w:id="16" w:author="Siyka Peeva" w:date="2025-08-28T09:06:00Z">
              <w:r w:rsidR="00366A79">
                <w:rPr>
                  <w:lang w:val="bg-BG"/>
                </w:rPr>
                <w:t xml:space="preserve">Допустими </w:t>
              </w:r>
            </w:ins>
            <w:ins w:id="17" w:author="Siyka Peeva" w:date="2025-08-28T09:07:00Z">
              <w:r w:rsidR="00366A79">
                <w:rPr>
                  <w:lang w:val="bg-BG"/>
                </w:rPr>
                <w:t>кандидати</w:t>
              </w:r>
            </w:ins>
            <w:ins w:id="18" w:author="Siyka Peeva" w:date="2025-08-28T09:06:00Z">
              <w:r w:rsidR="00366A79">
                <w:rPr>
                  <w:lang w:val="bg-BG"/>
                </w:rPr>
                <w:t xml:space="preserve"> по т.7</w:t>
              </w:r>
            </w:ins>
            <w:ins w:id="19" w:author="Siyka Peeva" w:date="2025-08-28T09:07:00Z">
              <w:r w:rsidR="00366A79">
                <w:rPr>
                  <w:lang w:val="bg-BG"/>
                </w:rPr>
                <w:t xml:space="preserve"> - </w:t>
              </w:r>
              <w:r w:rsidR="00366A79" w:rsidRPr="00366A79">
                <w:rPr>
                  <w:lang w:val="bg-BG"/>
                </w:rPr>
                <w:t xml:space="preserve">Научни институти или </w:t>
              </w:r>
            </w:ins>
            <w:ins w:id="20" w:author="Siyka Peeva" w:date="2025-09-01T13:53:00Z">
              <w:r w:rsidR="00EB28AF">
                <w:rPr>
                  <w:lang w:val="bg-BG"/>
                </w:rPr>
                <w:t>научни центрове</w:t>
              </w:r>
            </w:ins>
            <w:ins w:id="21" w:author="Siyka Peeva" w:date="2025-08-28T09:07:00Z">
              <w:r w:rsidR="00366A79" w:rsidRPr="00366A79">
                <w:rPr>
                  <w:lang w:val="bg-BG"/>
                </w:rPr>
                <w:t xml:space="preserve">, които извършват научни изследвания и научно обслужване в областта на </w:t>
              </w:r>
            </w:ins>
            <w:ins w:id="22" w:author="Siyka Peeva" w:date="2025-09-01T13:57:00Z">
              <w:r w:rsidR="00EB28AF">
                <w:rPr>
                  <w:lang w:val="bg-BG"/>
                </w:rPr>
                <w:t xml:space="preserve">земеделието и храните , в т. ч. и </w:t>
              </w:r>
            </w:ins>
            <w:ins w:id="23" w:author="Siyka Peeva" w:date="2025-08-28T09:07:00Z">
              <w:r w:rsidR="00EB28AF">
                <w:rPr>
                  <w:lang w:val="bg-BG"/>
                </w:rPr>
                <w:t xml:space="preserve">пчеларството, </w:t>
              </w:r>
              <w:r w:rsidR="00366A79" w:rsidRPr="00366A79">
                <w:rPr>
                  <w:lang w:val="bg-BG"/>
                </w:rPr>
                <w:t xml:space="preserve"> които са организации по Закона за Селскостопанската академия</w:t>
              </w:r>
              <w:r w:rsidR="00366A79">
                <w:rPr>
                  <w:lang w:val="bg-BG"/>
                </w:rPr>
                <w:t xml:space="preserve">; </w:t>
              </w:r>
            </w:ins>
            <w:ins w:id="24" w:author="Siyka Peeva" w:date="2025-08-28T09:08:00Z">
              <w:r w:rsidR="00366A79">
                <w:rPr>
                  <w:lang w:val="bg-BG"/>
                </w:rPr>
                <w:t xml:space="preserve">НПО с предмет на дейност в </w:t>
              </w:r>
              <w:r w:rsidR="00366A79">
                <w:rPr>
                  <w:lang w:val="bg-BG"/>
                </w:rPr>
                <w:lastRenderedPageBreak/>
                <w:t>областта на пчеларството;</w:t>
              </w:r>
            </w:ins>
            <w:ins w:id="25" w:author="Siyka Peeva" w:date="2025-08-28T09:09:00Z">
              <w:r w:rsidR="00366A79">
                <w:t xml:space="preserve"> </w:t>
              </w:r>
              <w:r w:rsidR="00366A79" w:rsidRPr="00366A79">
                <w:rPr>
                  <w:lang w:val="bg-BG"/>
                </w:rPr>
                <w:t>Висши училища, акредитирани по Закона за висшето образование</w:t>
              </w:r>
            </w:ins>
            <w:ins w:id="26" w:author="Siyka Peeva" w:date="2025-08-28T09:10:00Z">
              <w:r w:rsidR="00366A79">
                <w:rPr>
                  <w:lang w:val="bg-BG"/>
                </w:rPr>
                <w:t xml:space="preserve">, които предлагат обучение в </w:t>
              </w:r>
            </w:ins>
            <w:ins w:id="27" w:author="Siyka Peeva" w:date="2025-08-28T09:13:00Z">
              <w:r w:rsidR="00366A79">
                <w:rPr>
                  <w:lang w:val="bg-BG"/>
                </w:rPr>
                <w:t>сферата</w:t>
              </w:r>
            </w:ins>
            <w:ins w:id="28" w:author="Siyka Peeva" w:date="2025-08-28T09:12:00Z">
              <w:r w:rsidR="00366A79">
                <w:rPr>
                  <w:lang w:val="bg-BG"/>
                </w:rPr>
                <w:t xml:space="preserve"> на животновъдството, в .т.ч. и пчеларство</w:t>
              </w:r>
            </w:ins>
            <w:ins w:id="29" w:author="Siyka Peeva" w:date="2025-09-10T10:23:00Z">
              <w:r w:rsidR="00585318">
                <w:rPr>
                  <w:lang w:val="bg-BG"/>
                </w:rPr>
                <w:t>;</w:t>
              </w:r>
            </w:ins>
            <w:ins w:id="30" w:author="Siyka Peeva" w:date="2025-09-09T09:24:00Z">
              <w:r w:rsidR="00732B29">
                <w:t xml:space="preserve"> </w:t>
              </w:r>
              <w:r w:rsidR="00732B29" w:rsidRPr="00732B29">
                <w:rPr>
                  <w:lang w:val="bg-BG"/>
                </w:rPr>
                <w:t>признати групи или организации на производители в сектор мед и пчелни продукти</w:t>
              </w:r>
            </w:ins>
            <w:ins w:id="31" w:author="Siyka Peeva" w:date="2025-08-28T09:13:00Z">
              <w:r w:rsidR="00366A79">
                <w:rPr>
                  <w:lang w:val="bg-BG"/>
                </w:rPr>
                <w:t>;</w:t>
              </w:r>
            </w:ins>
          </w:p>
          <w:p w:rsidR="00ED23F8" w:rsidRPr="00806923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Финансират се изследователски проекти от приоритетни области/области на научни изследвания, които създават добавена стойност в пчеларството, чрез по-добро свързване на научноизследователската дейност и пчеларската практика и насърчават по-широкото използване на наличните иновационни мерки; водят до решаване на проблеми в сектора, предварително зададени от пчеларски организации; установяват връзка между участниците в областта на иновациите и съответните проекти; насърчават по-бързо и по-широкообхватно прилагане на новаторските решения в практиката.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Приоритетни области/области на научни изследвания</w:t>
            </w:r>
            <w:r>
              <w:rPr>
                <w:noProof/>
              </w:rPr>
              <w:t>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Изследователските проекти следва да са насочени към решаване на проблеми в поне една от основните научни области в пчеларството:</w:t>
            </w:r>
          </w:p>
          <w:p w:rsidR="00ED23F8" w:rsidRDefault="00ED23F8" w:rsidP="001C7D99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мониторинг, съхраняване и тенденции на развитие на генетичните ресурси, в т.ч. селекция и развъждане на устойчиви на заболяванияпчелни семейства;</w:t>
            </w:r>
          </w:p>
          <w:p w:rsidR="00ED23F8" w:rsidRDefault="00ED23F8" w:rsidP="001C7D99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мониторинг, здравеопазване и борба с икономически значимите заболявания;</w:t>
            </w:r>
          </w:p>
          <w:p w:rsidR="00ED23F8" w:rsidRDefault="00ED23F8" w:rsidP="001C7D99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познания за поведението на пчелните семейства;</w:t>
            </w:r>
          </w:p>
          <w:p w:rsidR="00ED23F8" w:rsidRDefault="00ED23F8" w:rsidP="001C7D99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загуби на пчелни семейства и токсикология;</w:t>
            </w:r>
          </w:p>
          <w:p w:rsidR="00ED23F8" w:rsidRDefault="00ED23F8" w:rsidP="001C7D99">
            <w:pPr>
              <w:numPr>
                <w:ilvl w:val="0"/>
                <w:numId w:val="19"/>
              </w:numPr>
              <w:spacing w:before="40" w:after="40"/>
              <w:ind w:hanging="210"/>
            </w:pPr>
            <w:r>
              <w:rPr>
                <w:noProof/>
              </w:rPr>
              <w:t>влиянието на технологиите на отглеждане върху развитието и продуктивността на пчелните семейства;</w:t>
            </w:r>
          </w:p>
          <w:p w:rsidR="00A67C06" w:rsidRDefault="00ED23F8" w:rsidP="001C7D99">
            <w:pPr>
              <w:numPr>
                <w:ilvl w:val="0"/>
                <w:numId w:val="19"/>
              </w:numPr>
              <w:spacing w:before="40" w:after="40"/>
              <w:ind w:hanging="210"/>
              <w:rPr>
                <w:ins w:id="32" w:author="Siyka Peeva" w:date="2025-08-26T12:49:00Z"/>
              </w:rPr>
            </w:pPr>
            <w:r>
              <w:rPr>
                <w:noProof/>
              </w:rPr>
              <w:t>инвентаризация на медоносната растителност в страната и проучване на нови хранителни ресурси.  </w:t>
            </w:r>
          </w:p>
          <w:p w:rsidR="00ED23F8" w:rsidRDefault="00DD47C2" w:rsidP="001C7D99">
            <w:pPr>
              <w:numPr>
                <w:ilvl w:val="0"/>
                <w:numId w:val="19"/>
              </w:numPr>
              <w:spacing w:before="40" w:after="40"/>
              <w:ind w:hanging="210"/>
            </w:pPr>
            <w:ins w:id="33" w:author="Siyka Peeva" w:date="2025-08-26T13:42:00Z">
              <w:r>
                <w:rPr>
                  <w:noProof/>
                  <w:lang w:val="bg-BG"/>
                </w:rPr>
                <w:t>проучвания з</w:t>
              </w:r>
              <w:r w:rsidR="008D5E96" w:rsidRPr="002A43B9">
                <w:rPr>
                  <w:noProof/>
                  <w:lang w:val="bg-BG"/>
                </w:rPr>
                <w:t xml:space="preserve">а </w:t>
              </w:r>
            </w:ins>
            <w:ins w:id="34" w:author="Siyka Peeva" w:date="2025-08-26T12:50:00Z">
              <w:r w:rsidR="00A67C06" w:rsidRPr="00366A79">
                <w:rPr>
                  <w:noProof/>
                  <w:lang w:val="bg-BG"/>
                </w:rPr>
                <w:t xml:space="preserve">добри </w:t>
              </w:r>
            </w:ins>
            <w:ins w:id="35" w:author="Siyka Peeva" w:date="2025-08-26T12:53:00Z">
              <w:r w:rsidR="00A67C06" w:rsidRPr="00366A79">
                <w:rPr>
                  <w:noProof/>
                  <w:lang w:val="bg-BG"/>
                </w:rPr>
                <w:t xml:space="preserve">пчеларски </w:t>
              </w:r>
            </w:ins>
            <w:ins w:id="36" w:author="Siyka Peeva" w:date="2025-08-26T12:50:00Z">
              <w:r w:rsidR="00A67C06" w:rsidRPr="00366A79">
                <w:rPr>
                  <w:noProof/>
                  <w:lang w:val="bg-BG"/>
                </w:rPr>
                <w:t>практики за предотвратяване</w:t>
              </w:r>
            </w:ins>
            <w:ins w:id="37" w:author="Siyka Peeva" w:date="2025-08-26T12:51:00Z">
              <w:r w:rsidR="00A67C06" w:rsidRPr="00366A79">
                <w:rPr>
                  <w:noProof/>
                  <w:lang w:val="bg-BG"/>
                </w:rPr>
                <w:t xml:space="preserve"> </w:t>
              </w:r>
            </w:ins>
            <w:ins w:id="38" w:author="Siyka Peeva" w:date="2025-08-26T12:50:00Z">
              <w:r w:rsidR="00A67C06" w:rsidRPr="00366A79">
                <w:rPr>
                  <w:noProof/>
                  <w:lang w:val="bg-BG"/>
                </w:rPr>
                <w:t>и/или минимизиране на щети от неблагоприятни климатични явления, допринасящи за адаптация към изменението на климата</w:t>
              </w:r>
            </w:ins>
            <w:del w:id="39" w:author="Siyka Peeva" w:date="2025-08-26T12:49:00Z">
              <w:r w:rsidR="00ED23F8" w:rsidDel="00A67C06">
                <w:rPr>
                  <w:noProof/>
                </w:rPr>
                <w:delText> </w:delText>
              </w:r>
            </w:del>
            <w:r w:rsidR="00ED23F8">
              <w:rPr>
                <w:noProof/>
              </w:rPr>
              <w:t>                            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са разходи, пряко свързани с изпълнение на изследователския проект, съгласно представен подробен план, в т.ч. финансов за: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инспекция на терените или пчелините, включени в изпълнение на проекта, в т.ч за събиране и обработка на данни - командировки съгласно Наредбата за служебните командировки и специализации в чужбина, приета с ПМС № 115 от 2004 г. (ДВ, бр. 50 от 2004 г.), пътни, дневни и нощувки. Броят и продължителността на командировките е съобразен с целите на проекта;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подготовка, изпитване на проби и извършване на анализи, когато анализите се възлагат на лаборатория извън научния колектив;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закупуване на химикали и консумативи за провеждане на предвидените в проекта анализи, когато анализите ще се извършват от научния колектив, разработващ проекта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наем на апаратура и специализирано оборудване, когато анализите ще се извършват от научния колектив, разработващ проекта;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закупуване на информационни продукти и софтуер, свързани с реализацията на проекта(обработка на данни);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извършване на външни услуги по сключени граждански договори, във връзка с изпълнение на конкретни дейности по проекта;</w:t>
            </w:r>
          </w:p>
          <w:p w:rsidR="00ED23F8" w:rsidRDefault="00ED23F8" w:rsidP="007F1FD3">
            <w:pPr>
              <w:numPr>
                <w:ilvl w:val="0"/>
                <w:numId w:val="20"/>
              </w:numPr>
              <w:spacing w:before="40" w:after="40"/>
              <w:ind w:hanging="210"/>
            </w:pPr>
            <w:r>
              <w:rPr>
                <w:noProof/>
              </w:rPr>
              <w:t>за популяризиране и публикуване на резултатите от проведените изследвания.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Проектите се финансират когато е:</w:t>
            </w:r>
          </w:p>
          <w:p w:rsidR="00ED23F8" w:rsidRDefault="00ED23F8" w:rsidP="007F1FD3">
            <w:pPr>
              <w:numPr>
                <w:ilvl w:val="0"/>
                <w:numId w:val="21"/>
              </w:numPr>
              <w:spacing w:before="40" w:after="40"/>
              <w:ind w:hanging="210"/>
            </w:pPr>
            <w:r>
              <w:rPr>
                <w:noProof/>
              </w:rPr>
              <w:lastRenderedPageBreak/>
              <w:t>Представен подробен проект на изследването, в т.ч. размерът на потенциалните ползи за пчеларството.</w:t>
            </w:r>
          </w:p>
          <w:p w:rsidR="00ED23F8" w:rsidRDefault="00ED23F8" w:rsidP="007F1FD3">
            <w:pPr>
              <w:numPr>
                <w:ilvl w:val="0"/>
                <w:numId w:val="21"/>
              </w:numPr>
              <w:spacing w:before="40" w:after="40"/>
              <w:ind w:hanging="210"/>
            </w:pPr>
            <w:r>
              <w:rPr>
                <w:noProof/>
              </w:rPr>
              <w:t>При положителна оценка от публичен орган, определен в национално законодателство/насоки за прилагане на интервенциите, за: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     - потенциалните ползи за пчеларството от реализирането на проекта;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      - резултатите от изпълнението на проекта.</w:t>
            </w:r>
          </w:p>
          <w:p w:rsidR="00ED23F8" w:rsidRDefault="00ED23F8" w:rsidP="007F1FD3">
            <w:pPr>
              <w:numPr>
                <w:ilvl w:val="0"/>
                <w:numId w:val="22"/>
              </w:numPr>
              <w:spacing w:before="40" w:after="40"/>
              <w:ind w:hanging="210"/>
            </w:pPr>
            <w:r>
              <w:rPr>
                <w:noProof/>
              </w:rPr>
              <w:t>Решение на водещия бенефициер за участие в интервенцията.</w:t>
            </w:r>
          </w:p>
          <w:p w:rsidR="00ED23F8" w:rsidRDefault="00ED23F8" w:rsidP="007F1FD3">
            <w:pPr>
              <w:numPr>
                <w:ilvl w:val="0"/>
                <w:numId w:val="22"/>
              </w:numPr>
              <w:spacing w:before="40" w:after="40"/>
              <w:ind w:hanging="210"/>
            </w:pPr>
            <w:r>
              <w:rPr>
                <w:noProof/>
              </w:rPr>
              <w:t>Публикуване на резултатите от изпълнението на проекта, с цел достъп на всички пчелари до данните от изследването.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Pr="00DD5655" w:rsidDel="002425E3" w:rsidRDefault="001D1A3C" w:rsidP="00CD3319">
            <w:pPr>
              <w:spacing w:before="40" w:after="40"/>
              <w:rPr>
                <w:del w:id="40" w:author="Siyka Peeva" w:date="2025-08-18T14:31:00Z"/>
                <w:lang w:val="bg-BG"/>
              </w:rPr>
            </w:pPr>
            <w:ins w:id="41" w:author="Siyka Peeva" w:date="2025-08-18T14:08:00Z">
              <w:r>
                <w:rPr>
                  <w:lang w:val="bg-BG"/>
                </w:rPr>
                <w:t xml:space="preserve"> </w:t>
              </w:r>
            </w:ins>
            <w:ins w:id="42" w:author="Siyka Peeva" w:date="2025-08-18T14:03:00Z">
              <w:r w:rsidR="00DD5655">
                <w:rPr>
                  <w:lang w:val="bg-BG"/>
                </w:rPr>
                <w:t>Допустимо е проектите да се изпълняват на етапи в рамките на до две</w:t>
              </w:r>
            </w:ins>
            <w:ins w:id="43" w:author="Siyka Peeva" w:date="2025-08-18T14:07:00Z">
              <w:r w:rsidR="00DD5655">
                <w:rPr>
                  <w:lang w:val="bg-BG"/>
                </w:rPr>
                <w:t xml:space="preserve"> </w:t>
              </w:r>
            </w:ins>
            <w:ins w:id="44" w:author="Siyka Peeva" w:date="2025-08-18T14:03:00Z">
              <w:r w:rsidR="00DD5655">
                <w:rPr>
                  <w:lang w:val="bg-BG"/>
                </w:rPr>
                <w:t>години</w:t>
              </w:r>
            </w:ins>
            <w:ins w:id="45" w:author="Siyka Peeva" w:date="2025-08-18T14:19:00Z">
              <w:r w:rsidR="00D8643E">
                <w:rPr>
                  <w:lang w:val="bg-BG"/>
                </w:rPr>
                <w:t>.</w:t>
              </w:r>
            </w:ins>
          </w:p>
          <w:p w:rsidR="00ED23F8" w:rsidDel="00DD5655" w:rsidRDefault="00ED23F8" w:rsidP="00CD3319">
            <w:pPr>
              <w:spacing w:before="40" w:after="40"/>
              <w:rPr>
                <w:del w:id="46" w:author="Siyka Peeva" w:date="2025-08-18T14:04:00Z"/>
              </w:rPr>
            </w:pPr>
          </w:p>
          <w:p w:rsidR="00ED23F8" w:rsidDel="001D4B16" w:rsidRDefault="00ED23F8" w:rsidP="00CD3319">
            <w:pPr>
              <w:spacing w:before="40" w:after="40"/>
              <w:rPr>
                <w:del w:id="47" w:author="Siyka Peeva" w:date="2025-08-18T14:41:00Z"/>
              </w:rPr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Подробните изисквания за прилагане на интервенцията ще бъдат разписани в национален регулаторен акт.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8" w:name="_Toc256001160"/>
      <w:r>
        <w:rPr>
          <w:b w:val="0"/>
          <w:noProof/>
          <w:color w:val="000000"/>
          <w:sz w:val="24"/>
        </w:rPr>
        <w:lastRenderedPageBreak/>
        <w:t>6 Форма и ставка на подпомагане/суми/методи за изчисляване</w:t>
      </w:r>
      <w:bookmarkEnd w:id="4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Помощта може за бъде под следната форма 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–</w:t>
            </w:r>
            <w:r>
              <w:rPr>
                <w:b/>
                <w:bCs/>
                <w:noProof/>
              </w:rPr>
              <w:t xml:space="preserve"> възстановяване на допустими разходи, реално извършени от бенефициера - чл. 44, 1, а);</w:t>
            </w:r>
          </w:p>
          <w:p w:rsidR="00A17B89" w:rsidRPr="00DD47C2" w:rsidDel="00DD47C2" w:rsidRDefault="00A17B89" w:rsidP="00CD3319">
            <w:pPr>
              <w:spacing w:before="40" w:after="40"/>
              <w:jc w:val="both"/>
              <w:rPr>
                <w:del w:id="49" w:author="Siyka Peeva" w:date="2025-08-28T09:50:00Z"/>
              </w:rPr>
            </w:pPr>
          </w:p>
          <w:p w:rsidR="00ED23F8" w:rsidRDefault="00ED23F8" w:rsidP="00CD3319">
            <w:pPr>
              <w:spacing w:before="40" w:after="40"/>
              <w:jc w:val="both"/>
              <w:rPr>
                <w:ins w:id="50" w:author="Siyka Peeva" w:date="2025-08-18T14:25:00Z"/>
                <w:noProof/>
              </w:rPr>
            </w:pPr>
            <w:r>
              <w:rPr>
                <w:noProof/>
              </w:rPr>
              <w:t>Размерът на публичната помощ е 100 % от допустимите разходи, изпълнени и одобрени в рамките на проекта, като 40% от средствата са от ЕФГЗ и 60% са от държавния бюджет.</w:t>
            </w:r>
          </w:p>
          <w:p w:rsidR="00D8643E" w:rsidRDefault="00D8643E" w:rsidP="00CD3319">
            <w:pPr>
              <w:spacing w:before="40" w:after="40"/>
              <w:jc w:val="both"/>
              <w:rPr>
                <w:ins w:id="51" w:author="Siyka Peeva" w:date="2025-08-18T14:26:00Z"/>
                <w:noProof/>
              </w:rPr>
            </w:pPr>
          </w:p>
          <w:p w:rsidR="00D8643E" w:rsidRPr="00585318" w:rsidRDefault="00D8643E" w:rsidP="00CD3319">
            <w:pPr>
              <w:spacing w:before="40" w:after="40"/>
              <w:jc w:val="both"/>
              <w:rPr>
                <w:ins w:id="52" w:author="Siyka Peeva" w:date="2025-08-18T14:25:00Z"/>
                <w:noProof/>
                <w:lang w:val="bg-BG"/>
                <w:rPrChange w:id="53" w:author="Siyka Peeva" w:date="2025-09-10T10:28:00Z">
                  <w:rPr>
                    <w:ins w:id="54" w:author="Siyka Peeva" w:date="2025-08-18T14:25:00Z"/>
                    <w:noProof/>
                  </w:rPr>
                </w:rPrChange>
              </w:rPr>
            </w:pPr>
            <w:ins w:id="55" w:author="Siyka Peeva" w:date="2025-08-18T14:25:00Z">
              <w:r w:rsidRPr="00D8643E">
                <w:rPr>
                  <w:noProof/>
                </w:rPr>
                <w:t xml:space="preserve">Финансова помощ за </w:t>
              </w:r>
            </w:ins>
            <w:ins w:id="56" w:author="Siyka Peeva" w:date="2025-08-18T14:32:00Z">
              <w:r w:rsidR="002425E3">
                <w:rPr>
                  <w:noProof/>
                  <w:lang w:val="bg-BG"/>
                </w:rPr>
                <w:t>изпълнение на пр</w:t>
              </w:r>
            </w:ins>
            <w:ins w:id="57" w:author="Siyka Peeva" w:date="2025-08-18T14:33:00Z">
              <w:r w:rsidR="002425E3">
                <w:rPr>
                  <w:noProof/>
                  <w:lang w:val="bg-BG"/>
                </w:rPr>
                <w:t>о</w:t>
              </w:r>
            </w:ins>
            <w:ins w:id="58" w:author="Siyka Peeva" w:date="2025-08-18T14:32:00Z">
              <w:r w:rsidR="002425E3">
                <w:rPr>
                  <w:noProof/>
                  <w:lang w:val="bg-BG"/>
                </w:rPr>
                <w:t>екта</w:t>
              </w:r>
            </w:ins>
            <w:ins w:id="59" w:author="Siyka Peeva" w:date="2025-08-18T14:25:00Z">
              <w:r w:rsidR="00585318">
                <w:rPr>
                  <w:noProof/>
                </w:rPr>
                <w:t xml:space="preserve"> може да се изплаща авансово, </w:t>
              </w:r>
              <w:bookmarkStart w:id="60" w:name="_GoBack"/>
              <w:r w:rsidR="00585318">
                <w:rPr>
                  <w:noProof/>
                </w:rPr>
                <w:t>при спазване н</w:t>
              </w:r>
            </w:ins>
            <w:ins w:id="61" w:author="Siyka Peeva" w:date="2025-09-10T10:28:00Z">
              <w:r w:rsidR="00585318">
                <w:rPr>
                  <w:noProof/>
                  <w:lang w:val="bg-BG"/>
                </w:rPr>
                <w:t>а изискванията на чл.15 а, от</w:t>
              </w:r>
            </w:ins>
            <w:ins w:id="62" w:author="Siyka Peeva" w:date="2025-09-10T10:29:00Z">
              <w:r w:rsidR="00585318">
                <w:rPr>
                  <w:noProof/>
                  <w:lang w:val="bg-BG"/>
                </w:rPr>
                <w:t xml:space="preserve"> Делегиран</w:t>
              </w:r>
            </w:ins>
            <w:ins w:id="63" w:author="Siyka Peeva" w:date="2025-09-10T10:28:00Z">
              <w:r w:rsidR="00585318">
                <w:rPr>
                  <w:noProof/>
                  <w:lang w:val="bg-BG"/>
                </w:rPr>
                <w:t xml:space="preserve"> Регламент </w:t>
              </w:r>
            </w:ins>
            <w:ins w:id="64" w:author="Siyka Peeva" w:date="2025-09-10T10:29:00Z">
              <w:r w:rsidR="00585318">
                <w:rPr>
                  <w:noProof/>
                  <w:lang w:val="bg-BG"/>
                </w:rPr>
                <w:t>(ЕС) 2022/127 на Комис</w:t>
              </w:r>
            </w:ins>
            <w:ins w:id="65" w:author="Siyka Peeva" w:date="2025-09-10T10:30:00Z">
              <w:r w:rsidR="00585318">
                <w:rPr>
                  <w:noProof/>
                  <w:lang w:val="bg-BG"/>
                </w:rPr>
                <w:t>и</w:t>
              </w:r>
            </w:ins>
            <w:ins w:id="66" w:author="Siyka Peeva" w:date="2025-09-10T10:29:00Z">
              <w:r w:rsidR="00585318">
                <w:rPr>
                  <w:noProof/>
                  <w:lang w:val="bg-BG"/>
                </w:rPr>
                <w:t>ята</w:t>
              </w:r>
            </w:ins>
            <w:ins w:id="67" w:author="Siyka Peeva" w:date="2025-09-10T10:30:00Z">
              <w:r w:rsidR="00585318">
                <w:rPr>
                  <w:noProof/>
                  <w:lang w:val="bg-BG"/>
                </w:rPr>
                <w:t xml:space="preserve"> от 7 декември 2021 г.</w:t>
              </w:r>
            </w:ins>
          </w:p>
          <w:bookmarkEnd w:id="60"/>
          <w:p w:rsidR="00D8643E" w:rsidRDefault="00D8643E" w:rsidP="00CD3319">
            <w:pPr>
              <w:spacing w:before="40" w:after="40"/>
              <w:jc w:val="both"/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8" w:name="_Toc256001161"/>
      <w:r>
        <w:rPr>
          <w:b w:val="0"/>
          <w:noProof/>
          <w:color w:val="000000"/>
          <w:sz w:val="24"/>
        </w:rPr>
        <w:t>7 Допълнителна информация за вида на интервенцията</w:t>
      </w:r>
      <w:bookmarkEnd w:id="6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Неприложимо.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9" w:name="_Toc256001162"/>
      <w:r>
        <w:rPr>
          <w:b w:val="0"/>
          <w:noProof/>
          <w:color w:val="000000"/>
          <w:sz w:val="24"/>
        </w:rPr>
        <w:t>8 Съответствие с правилата на СТО</w:t>
      </w:r>
      <w:bookmarkEnd w:id="69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представлява форма на вътрешна подкрепа, която съответства на изискванията определени в Приложение 2, параграф 2 на Споразумението за селско стопанство на СТО.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Допустимите за подпомагане дейности са базирани на ясно определени критерии и цели, заложени със Стратегическия план по ОСП и не представляват форма на ценова подкрепа или директно плащане за производителите.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попадат в обхвата на буква а) от параграф 2 на Приложение 2 на Споразумението за селско стопанство на СТО.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0" w:name="_Toc256001163"/>
      <w:r>
        <w:rPr>
          <w:b w:val="0"/>
          <w:noProof/>
          <w:color w:val="000000"/>
          <w:sz w:val="24"/>
        </w:rPr>
        <w:lastRenderedPageBreak/>
        <w:t>9 Планирани единични суми — определение</w:t>
      </w:r>
      <w:bookmarkEnd w:id="70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1"/>
        <w:gridCol w:w="4606"/>
        <w:gridCol w:w="1295"/>
        <w:gridCol w:w="3670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I.Е.8 - Средна сума за изследователски проект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I.Е.8 - Средна сума за изследователски проект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Размерът на единичната помощ се основава на база предходно програмиране.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1" w:name="_Toc256001164"/>
      <w:r>
        <w:rPr>
          <w:b w:val="0"/>
          <w:noProof/>
          <w:color w:val="000000"/>
          <w:sz w:val="24"/>
        </w:rPr>
        <w:t>10 Планирани единични суми — финансова таблица с краен продукт</w:t>
      </w:r>
      <w:bookmarkEnd w:id="71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6048"/>
        <w:gridCol w:w="840"/>
        <w:gridCol w:w="840"/>
        <w:gridCol w:w="840"/>
        <w:gridCol w:w="840"/>
        <w:gridCol w:w="840"/>
        <w:gridCol w:w="2172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I.Е.8 - </w:t>
            </w:r>
          </w:p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Средна сума за изследователски проект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 (единица: Действия)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1,00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51 130,65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25 565,34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127 826,70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10 226,13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51 130,65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Ставка на съфинансирането от ЕС в 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B52101" w:rsidRDefault="00B52101" w:rsidP="007700EF">
      <w:pPr>
        <w:pStyle w:val="Heading6"/>
        <w:spacing w:before="20" w:after="20"/>
      </w:pPr>
    </w:p>
    <w:sectPr w:rsidR="00B521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0000000F"/>
    <w:lvl w:ilvl="0" w:tplc="0A282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C27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7D8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CEF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80C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3AB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A80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E86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6427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hybridMultilevel"/>
    <w:tmpl w:val="00000010"/>
    <w:lvl w:ilvl="0" w:tplc="16C4A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C0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D25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109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DEB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B0E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249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A63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E0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2"/>
    <w:multiLevelType w:val="hybridMultilevel"/>
    <w:tmpl w:val="00000012"/>
    <w:lvl w:ilvl="0" w:tplc="75081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462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46096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64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AACE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E0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96D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A4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2ED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4"/>
    <w:multiLevelType w:val="hybridMultilevel"/>
    <w:tmpl w:val="00000014"/>
    <w:lvl w:ilvl="0" w:tplc="1EC6E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800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0419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AE34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3499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B894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E6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CE99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1AB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5"/>
    <w:multiLevelType w:val="hybridMultilevel"/>
    <w:tmpl w:val="00000015"/>
    <w:lvl w:ilvl="0" w:tplc="EDE89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8C09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223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62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021B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EC1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E2FE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92D2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hybridMultilevel"/>
    <w:tmpl w:val="00000017"/>
    <w:lvl w:ilvl="0" w:tplc="7A4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88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2E7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EA6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4F5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F28E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5E93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CC8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C41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hybridMultilevel"/>
    <w:tmpl w:val="00000019"/>
    <w:lvl w:ilvl="0" w:tplc="A8704B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BE7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CAB3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CC9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46A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A0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4623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0A05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C02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A"/>
    <w:multiLevelType w:val="hybridMultilevel"/>
    <w:tmpl w:val="0000001A"/>
    <w:lvl w:ilvl="0" w:tplc="CB2E5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F61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EC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22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6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2CB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A42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A0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CEA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B"/>
    <w:multiLevelType w:val="hybridMultilevel"/>
    <w:tmpl w:val="0000001B"/>
    <w:lvl w:ilvl="0" w:tplc="D6203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7EC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768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624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2C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F7A1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38A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1EEE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9A7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C"/>
    <w:multiLevelType w:val="hybridMultilevel"/>
    <w:tmpl w:val="0000001C"/>
    <w:lvl w:ilvl="0" w:tplc="499C7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7C23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74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6A6C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EE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D29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4522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62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7C2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D"/>
    <w:multiLevelType w:val="hybridMultilevel"/>
    <w:tmpl w:val="0000001D"/>
    <w:lvl w:ilvl="0" w:tplc="032CE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0E9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640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BC2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F2A9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DEC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861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E003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DC2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E"/>
    <w:multiLevelType w:val="hybridMultilevel"/>
    <w:tmpl w:val="0000001E"/>
    <w:lvl w:ilvl="0" w:tplc="FFA63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C4C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F69F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D43A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5E68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7CB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1851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6AB0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94A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20"/>
    <w:multiLevelType w:val="hybridMultilevel"/>
    <w:tmpl w:val="00000020"/>
    <w:lvl w:ilvl="0" w:tplc="5A085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1A1F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0C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A80D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8AFB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E2C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23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A08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90B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1"/>
    <w:multiLevelType w:val="hybridMultilevel"/>
    <w:tmpl w:val="00000021"/>
    <w:lvl w:ilvl="0" w:tplc="4C54A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F45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5481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0AE0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EA47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969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9EE8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A67C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529D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2"/>
    <w:multiLevelType w:val="hybridMultilevel"/>
    <w:tmpl w:val="00000022"/>
    <w:lvl w:ilvl="0" w:tplc="9B3CB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F49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2A0A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EFA60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8E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A80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C69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543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34B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3"/>
    <w:multiLevelType w:val="hybridMultilevel"/>
    <w:tmpl w:val="00000023"/>
    <w:lvl w:ilvl="0" w:tplc="1F6A9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264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6344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4EA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D00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A406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D67C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C07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8834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5"/>
    <w:multiLevelType w:val="hybridMultilevel"/>
    <w:tmpl w:val="00000025"/>
    <w:lvl w:ilvl="0" w:tplc="BFA0F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809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64D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222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F873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F06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50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146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50C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6"/>
    <w:multiLevelType w:val="hybridMultilevel"/>
    <w:tmpl w:val="00000026"/>
    <w:lvl w:ilvl="0" w:tplc="4B044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03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4E0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C6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2E3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964D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DE30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0C1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56D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1B6B0258"/>
    <w:multiLevelType w:val="hybridMultilevel"/>
    <w:tmpl w:val="3010512E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yka Peeva">
    <w15:presenceInfo w15:providerId="None" w15:userId="Siyka Pe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1"/>
    <w:rsid w:val="00010515"/>
    <w:rsid w:val="00024BFE"/>
    <w:rsid w:val="000A265D"/>
    <w:rsid w:val="000C75D5"/>
    <w:rsid w:val="00104971"/>
    <w:rsid w:val="00136D2D"/>
    <w:rsid w:val="0014376B"/>
    <w:rsid w:val="001756EE"/>
    <w:rsid w:val="001C7D99"/>
    <w:rsid w:val="001D1A3C"/>
    <w:rsid w:val="001D4B16"/>
    <w:rsid w:val="001E7E41"/>
    <w:rsid w:val="002425E3"/>
    <w:rsid w:val="00265184"/>
    <w:rsid w:val="002A43B9"/>
    <w:rsid w:val="00366A79"/>
    <w:rsid w:val="00372BAD"/>
    <w:rsid w:val="00382A26"/>
    <w:rsid w:val="003A7827"/>
    <w:rsid w:val="00461153"/>
    <w:rsid w:val="004A658E"/>
    <w:rsid w:val="004B6812"/>
    <w:rsid w:val="00514967"/>
    <w:rsid w:val="00583BE9"/>
    <w:rsid w:val="00585318"/>
    <w:rsid w:val="005D7668"/>
    <w:rsid w:val="006051B3"/>
    <w:rsid w:val="00622026"/>
    <w:rsid w:val="00677E71"/>
    <w:rsid w:val="00695225"/>
    <w:rsid w:val="006C30E7"/>
    <w:rsid w:val="006D7840"/>
    <w:rsid w:val="00732B29"/>
    <w:rsid w:val="007700EF"/>
    <w:rsid w:val="007709B8"/>
    <w:rsid w:val="007D70D9"/>
    <w:rsid w:val="007F1FD3"/>
    <w:rsid w:val="00806923"/>
    <w:rsid w:val="00827E66"/>
    <w:rsid w:val="0088685D"/>
    <w:rsid w:val="008D5E96"/>
    <w:rsid w:val="008F24FB"/>
    <w:rsid w:val="008F4523"/>
    <w:rsid w:val="009444A0"/>
    <w:rsid w:val="00971DBA"/>
    <w:rsid w:val="009C7566"/>
    <w:rsid w:val="009C783C"/>
    <w:rsid w:val="009D7E54"/>
    <w:rsid w:val="009E3F64"/>
    <w:rsid w:val="009F42A7"/>
    <w:rsid w:val="009F6014"/>
    <w:rsid w:val="00A17B89"/>
    <w:rsid w:val="00A67C06"/>
    <w:rsid w:val="00A90AD3"/>
    <w:rsid w:val="00AD6ED0"/>
    <w:rsid w:val="00B52101"/>
    <w:rsid w:val="00B613B1"/>
    <w:rsid w:val="00B64985"/>
    <w:rsid w:val="00B820A3"/>
    <w:rsid w:val="00B90C03"/>
    <w:rsid w:val="00BD30C1"/>
    <w:rsid w:val="00C05DFA"/>
    <w:rsid w:val="00C85859"/>
    <w:rsid w:val="00CC0946"/>
    <w:rsid w:val="00CD011F"/>
    <w:rsid w:val="00CD3319"/>
    <w:rsid w:val="00D20FCE"/>
    <w:rsid w:val="00D44A9E"/>
    <w:rsid w:val="00D57808"/>
    <w:rsid w:val="00D8643E"/>
    <w:rsid w:val="00DA2D82"/>
    <w:rsid w:val="00DB558D"/>
    <w:rsid w:val="00DC17C8"/>
    <w:rsid w:val="00DD47C2"/>
    <w:rsid w:val="00DD5655"/>
    <w:rsid w:val="00E006A2"/>
    <w:rsid w:val="00E01EC8"/>
    <w:rsid w:val="00E430DF"/>
    <w:rsid w:val="00EA3A6A"/>
    <w:rsid w:val="00EB28AF"/>
    <w:rsid w:val="00ED23F8"/>
    <w:rsid w:val="00ED45E3"/>
    <w:rsid w:val="00F25342"/>
    <w:rsid w:val="00F77DD8"/>
    <w:rsid w:val="00F87EA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CC27B"/>
  <w15:docId w15:val="{44A9FC3F-5291-4209-8F05-02834DAF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2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2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2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23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2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D23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3F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D23F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D23F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D23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D23F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D23F8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ED23F8"/>
  </w:style>
  <w:style w:type="paragraph" w:customStyle="1" w:styleId="qlbt-cell-lineql-align-justify">
    <w:name w:val="qlbt-cell-line ql-align-justify"/>
    <w:basedOn w:val="Normal"/>
    <w:rsid w:val="00ED23F8"/>
  </w:style>
  <w:style w:type="paragraph" w:customStyle="1" w:styleId="qlbt-cell-line">
    <w:name w:val="qlbt-cell-line"/>
    <w:basedOn w:val="Normal"/>
    <w:rsid w:val="00ED23F8"/>
  </w:style>
  <w:style w:type="table" w:customStyle="1" w:styleId="quill-better-table">
    <w:name w:val="quill-better-table"/>
    <w:basedOn w:val="TableNormal"/>
    <w:rsid w:val="00ED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ED23F8"/>
  </w:style>
  <w:style w:type="paragraph" w:customStyle="1" w:styleId="ql-align-center">
    <w:name w:val="ql-align-center"/>
    <w:basedOn w:val="Normal"/>
    <w:rsid w:val="00ED23F8"/>
  </w:style>
  <w:style w:type="character" w:customStyle="1" w:styleId="ql-ui">
    <w:name w:val="ql-ui"/>
    <w:basedOn w:val="DefaultParagraphFont"/>
    <w:rsid w:val="00ED23F8"/>
  </w:style>
  <w:style w:type="paragraph" w:customStyle="1" w:styleId="qlbt-cell-lineql-align-right">
    <w:name w:val="qlbt-cell-line ql-align-right"/>
    <w:basedOn w:val="Normal"/>
    <w:rsid w:val="00ED23F8"/>
  </w:style>
  <w:style w:type="character" w:styleId="Hyperlink">
    <w:name w:val="Hyperlink"/>
    <w:basedOn w:val="DefaultParagraphFont"/>
    <w:rsid w:val="00ED23F8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D23F8"/>
    <w:pPr>
      <w:ind w:left="240"/>
    </w:pPr>
  </w:style>
  <w:style w:type="paragraph" w:styleId="TOC3">
    <w:name w:val="toc 3"/>
    <w:basedOn w:val="Normal"/>
    <w:next w:val="Normal"/>
    <w:autoRedefine/>
    <w:rsid w:val="00ED23F8"/>
    <w:pPr>
      <w:ind w:left="480"/>
    </w:pPr>
  </w:style>
  <w:style w:type="paragraph" w:styleId="TOC4">
    <w:name w:val="toc 4"/>
    <w:basedOn w:val="Normal"/>
    <w:next w:val="Normal"/>
    <w:autoRedefine/>
    <w:rsid w:val="00ED23F8"/>
    <w:pPr>
      <w:ind w:left="720"/>
    </w:pPr>
  </w:style>
  <w:style w:type="paragraph" w:styleId="TOC5">
    <w:name w:val="toc 5"/>
    <w:basedOn w:val="Normal"/>
    <w:next w:val="Normal"/>
    <w:autoRedefine/>
    <w:rsid w:val="00ED23F8"/>
    <w:pPr>
      <w:ind w:left="960"/>
    </w:pPr>
  </w:style>
  <w:style w:type="paragraph" w:styleId="TOC1">
    <w:name w:val="toc 1"/>
    <w:basedOn w:val="Normal"/>
    <w:next w:val="Normal"/>
    <w:autoRedefine/>
    <w:rsid w:val="00ED23F8"/>
  </w:style>
  <w:style w:type="paragraph" w:styleId="TOC6">
    <w:name w:val="toc 6"/>
    <w:basedOn w:val="Normal"/>
    <w:next w:val="Normal"/>
    <w:autoRedefine/>
    <w:rsid w:val="00ED23F8"/>
    <w:pPr>
      <w:ind w:left="1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4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Siyka Peeva</dc:creator>
  <cp:lastModifiedBy>Siyka Peeva</cp:lastModifiedBy>
  <cp:revision>4</cp:revision>
  <cp:lastPrinted>2025-09-01T06:49:00Z</cp:lastPrinted>
  <dcterms:created xsi:type="dcterms:W3CDTF">2025-09-01T11:39:00Z</dcterms:created>
  <dcterms:modified xsi:type="dcterms:W3CDTF">2025-09-10T07:31:00Z</dcterms:modified>
</cp:coreProperties>
</file>